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Rezničenkem,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bank. spojení:</w:t>
      </w:r>
      <w:r>
        <w:tab/>
      </w:r>
      <w:r w:rsidR="00D2553F">
        <w:t>Komerční Banka, a.s., č. ú. 17938521/0100</w:t>
      </w:r>
    </w:p>
    <w:p w14:paraId="2C74BCA4" w14:textId="77777777" w:rsidR="00892390" w:rsidRDefault="00892390" w:rsidP="00892390">
      <w:r>
        <w:t>zapsaná v OR Krajského soudu v Hradci Králové, oddíl Pr.,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bank. spojení:</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1F59AC20" w:rsidR="00892390" w:rsidRPr="00470A39" w:rsidRDefault="00892390" w:rsidP="00302558">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752820">
        <w:rPr>
          <w:b/>
        </w:rPr>
        <w:t>9</w:t>
      </w:r>
      <w:r w:rsidR="008A3E72">
        <w:rPr>
          <w:b/>
        </w:rPr>
        <w:t xml:space="preserve">. </w:t>
      </w:r>
      <w:r w:rsidR="00132C2C">
        <w:rPr>
          <w:b/>
        </w:rPr>
        <w:t>č</w:t>
      </w:r>
      <w:r w:rsidR="008A3E72" w:rsidRPr="008A3E72">
        <w:rPr>
          <w:b/>
        </w:rPr>
        <w:t>ást</w:t>
      </w:r>
      <w:r w:rsidR="00132C2C">
        <w:rPr>
          <w:b/>
        </w:rPr>
        <w:t xml:space="preserve"> -</w:t>
      </w:r>
      <w:r w:rsidRPr="008A3E72">
        <w:rPr>
          <w:b/>
        </w:rPr>
        <w:t xml:space="preserve"> </w:t>
      </w:r>
      <w:r w:rsidRPr="009E2557">
        <w:rPr>
          <w:b/>
        </w:rPr>
        <w:t xml:space="preserve"> </w:t>
      </w:r>
      <w:r w:rsidR="00752820">
        <w:rPr>
          <w:b/>
        </w:rPr>
        <w:t>VYBAVENÍ PRO CENTRÁLNÍ STERILIZACI</w:t>
      </w:r>
    </w:p>
    <w:p w14:paraId="71DC36D2" w14:textId="77777777" w:rsidR="00302558" w:rsidRDefault="00302558" w:rsidP="00302558">
      <w:pPr>
        <w:jc w:val="both"/>
      </w:pP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2197E8B" w14:textId="22E953A0" w:rsidR="00752820" w:rsidRPr="00752820" w:rsidRDefault="00752820" w:rsidP="004D4C79">
      <w:pPr>
        <w:pStyle w:val="Odstavecseseznamem"/>
        <w:numPr>
          <w:ilvl w:val="0"/>
          <w:numId w:val="34"/>
        </w:numPr>
        <w:rPr>
          <w:rFonts w:cs="Tahoma"/>
          <w:b/>
          <w:color w:val="000000"/>
          <w:lang w:eastAsia="cs-CZ"/>
        </w:rPr>
      </w:pPr>
      <w:r>
        <w:rPr>
          <w:b/>
        </w:rPr>
        <w:t xml:space="preserve">myčka na nástroje – 1 kus </w:t>
      </w:r>
    </w:p>
    <w:p w14:paraId="3BEEF07C" w14:textId="6C39DBDE" w:rsidR="004D4C79" w:rsidRDefault="00752820" w:rsidP="004D4C79">
      <w:pPr>
        <w:pStyle w:val="Odstavecseseznamem"/>
        <w:numPr>
          <w:ilvl w:val="0"/>
          <w:numId w:val="34"/>
        </w:numPr>
        <w:rPr>
          <w:rFonts w:cs="Tahoma"/>
          <w:b/>
          <w:color w:val="000000"/>
          <w:lang w:eastAsia="cs-CZ"/>
        </w:rPr>
      </w:pPr>
      <w:r>
        <w:rPr>
          <w:b/>
        </w:rPr>
        <w:t xml:space="preserve">svářečka zdravotnické techniky </w:t>
      </w:r>
      <w:r w:rsidR="004D4C79">
        <w:rPr>
          <w:rFonts w:cs="Tahoma"/>
          <w:b/>
          <w:color w:val="000000"/>
          <w:lang w:eastAsia="cs-CZ"/>
        </w:rPr>
        <w:t xml:space="preserve">– </w:t>
      </w:r>
      <w:r>
        <w:rPr>
          <w:rFonts w:cs="Tahoma"/>
          <w:b/>
          <w:color w:val="000000"/>
          <w:lang w:eastAsia="cs-CZ"/>
        </w:rPr>
        <w:t>2</w:t>
      </w:r>
      <w:r w:rsidR="004709A5">
        <w:rPr>
          <w:rFonts w:cs="Tahoma"/>
          <w:b/>
          <w:color w:val="000000"/>
          <w:lang w:eastAsia="cs-CZ"/>
        </w:rPr>
        <w:t xml:space="preserve"> </w:t>
      </w:r>
      <w:r w:rsidR="008A3E72">
        <w:rPr>
          <w:rFonts w:cs="Tahoma"/>
          <w:b/>
          <w:color w:val="000000"/>
          <w:lang w:eastAsia="cs-CZ"/>
        </w:rPr>
        <w:t>kus</w:t>
      </w:r>
      <w:r>
        <w:rPr>
          <w:rFonts w:cs="Tahoma"/>
          <w:b/>
          <w:color w:val="000000"/>
          <w:lang w:eastAsia="cs-CZ"/>
        </w:rPr>
        <w:t>y</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lastRenderedPageBreak/>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reg. číslo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Mgr. David  Rezničenko,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59BF1AEE"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ins w:id="0" w:author="Bena Marek" w:date="2019-03-18T20:41:00Z">
        <w:r w:rsidR="001074B2">
          <w:rPr>
            <w:rFonts w:eastAsia="Arial" w:cs="Arial"/>
            <w:color w:val="000000"/>
            <w:kern w:val="1"/>
            <w:lang w:eastAsia="hi-IN" w:bidi="hi-IN"/>
          </w:rPr>
          <w:t>9</w:t>
        </w:r>
      </w:ins>
      <w:bookmarkStart w:id="1" w:name="_GoBack"/>
      <w:bookmarkEnd w:id="1"/>
      <w:del w:id="2" w:author="Bena Marek" w:date="2019-03-18T20:41:00Z">
        <w:r w:rsidRPr="00FA5D96" w:rsidDel="001074B2">
          <w:rPr>
            <w:rFonts w:eastAsia="Arial" w:cs="Arial"/>
            <w:color w:val="000000"/>
            <w:kern w:val="1"/>
            <w:lang w:eastAsia="hi-IN" w:bidi="hi-IN"/>
          </w:rPr>
          <w:delText>1</w:delText>
        </w:r>
      </w:del>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F67CA"/>
    <w:rsid w:val="00103ABD"/>
    <w:rsid w:val="001074B2"/>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09A5"/>
    <w:rsid w:val="00470A39"/>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2820"/>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86FD4"/>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4D1AFDE5-1DB4-410F-8513-95A2DCE19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2E00F-7755-4B7F-9A55-3CCF82AAC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6</Pages>
  <Words>1930</Words>
  <Characters>11390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Bena Marek</cp:lastModifiedBy>
  <cp:revision>27</cp:revision>
  <dcterms:created xsi:type="dcterms:W3CDTF">2018-04-23T15:20:00Z</dcterms:created>
  <dcterms:modified xsi:type="dcterms:W3CDTF">2019-03-18T19:41:00Z</dcterms:modified>
</cp:coreProperties>
</file>